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676BF622" w:rsidR="00C02B02" w:rsidRPr="004B5502" w:rsidRDefault="00DA7A4E"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2"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3"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5FB19C23" w:rsidR="00F75408" w:rsidRDefault="00CE3B68" w:rsidP="00427BFC">
      <w:pPr>
        <w:jc w:val="center"/>
        <w:rPr>
          <w:rFonts w:ascii="Arial" w:hAnsi="Arial" w:cs="Arial"/>
          <w:b/>
        </w:rPr>
      </w:pPr>
      <w:r>
        <w:rPr>
          <w:rFonts w:ascii="Arial" w:hAnsi="Arial" w:cs="Arial"/>
          <w:b/>
        </w:rPr>
        <w:br/>
        <w:t>Monsieur le directeur du Service d’Infrastructure de la Défense SUD/EST</w:t>
      </w:r>
    </w:p>
    <w:p w14:paraId="3BBFC860" w14:textId="77777777" w:rsidR="00CE3B68" w:rsidRDefault="00CE3B68" w:rsidP="00427BFC">
      <w:pPr>
        <w:jc w:val="center"/>
        <w:rPr>
          <w:rFonts w:ascii="Arial" w:hAnsi="Arial" w:cs="Arial"/>
          <w:b/>
        </w:rPr>
      </w:pP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77777777" w:rsidR="00F75408" w:rsidRDefault="00F75408" w:rsidP="001C7D87">
      <w:pPr>
        <w:jc w:val="both"/>
        <w:rPr>
          <w:rFonts w:ascii="Arial" w:hAnsi="Arial" w:cs="Arial"/>
        </w:rPr>
      </w:pP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4"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5"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6"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8"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9"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0"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1"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2"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3"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4"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25"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6"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lastRenderedPageBreak/>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7"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lastRenderedPageBreak/>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8"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9"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0"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1"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252D80">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3"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4"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5"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6"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7"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8" w:history="1">
        <w:r w:rsidRPr="004E24D6">
          <w:rPr>
            <w:rStyle w:val="Lienhypertexte"/>
            <w:rFonts w:ascii="Arial" w:hAnsi="Arial" w:cs="Arial"/>
            <w:iCs/>
          </w:rPr>
          <w:t>article R. 2193-22</w:t>
        </w:r>
      </w:hyperlink>
      <w:r>
        <w:rPr>
          <w:rFonts w:ascii="Arial" w:hAnsi="Arial" w:cs="Arial"/>
          <w:iCs/>
        </w:rPr>
        <w:t xml:space="preserve"> ou à l’</w:t>
      </w:r>
      <w:hyperlink r:id="rId39"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52D80">
        <w:rPr>
          <w:rFonts w:ascii="Arial" w:hAnsi="Arial" w:cs="Arial"/>
        </w:rPr>
      </w:r>
      <w:r w:rsidR="00252D80">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lastRenderedPageBreak/>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bookmarkStart w:id="1" w:name="_GoBack"/>
            <w:bookmarkEnd w:id="1"/>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0"/>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F5EEE" w14:textId="77777777" w:rsidR="00252D80" w:rsidRDefault="00252D80">
      <w:r>
        <w:separator/>
      </w:r>
    </w:p>
  </w:endnote>
  <w:endnote w:type="continuationSeparator" w:id="0">
    <w:p w14:paraId="2474CAB5" w14:textId="77777777" w:rsidR="00252D80" w:rsidRDefault="00252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03DFF561"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611F0">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11ACFEDA"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611F0">
            <w:rPr>
              <w:rStyle w:val="Numrodepage"/>
              <w:rFonts w:cs="Arial"/>
              <w:b/>
              <w:noProof/>
            </w:rPr>
            <w:t>8</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C519D" w14:textId="77777777" w:rsidR="00252D80" w:rsidRDefault="00252D80">
      <w:r>
        <w:separator/>
      </w:r>
    </w:p>
  </w:footnote>
  <w:footnote w:type="continuationSeparator" w:id="0">
    <w:p w14:paraId="42AE078F" w14:textId="77777777" w:rsidR="00252D80" w:rsidRDefault="00252D80">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416C6"/>
    <w:rsid w:val="00044DCF"/>
    <w:rsid w:val="00051714"/>
    <w:rsid w:val="00052C0B"/>
    <w:rsid w:val="00067414"/>
    <w:rsid w:val="00067629"/>
    <w:rsid w:val="00070025"/>
    <w:rsid w:val="0007108B"/>
    <w:rsid w:val="000823AC"/>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2D80"/>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B3F"/>
    <w:rsid w:val="00554C0E"/>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25AA"/>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1F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E3B68"/>
    <w:rsid w:val="00CF0223"/>
    <w:rsid w:val="00CF397E"/>
    <w:rsid w:val="00D12646"/>
    <w:rsid w:val="00D230B7"/>
    <w:rsid w:val="00D33D01"/>
    <w:rsid w:val="00D3750A"/>
    <w:rsid w:val="00D439E3"/>
    <w:rsid w:val="00D555D4"/>
    <w:rsid w:val="00D6096E"/>
    <w:rsid w:val="00D64E66"/>
    <w:rsid w:val="00D8278E"/>
    <w:rsid w:val="00D848EB"/>
    <w:rsid w:val="00D9013B"/>
    <w:rsid w:val="00DA7A4E"/>
    <w:rsid w:val="00DB22CC"/>
    <w:rsid w:val="00DB318A"/>
    <w:rsid w:val="00DB6418"/>
    <w:rsid w:val="00DD00D7"/>
    <w:rsid w:val="00DD49BA"/>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2"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0"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2.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BDB89D-92C6-4CEC-9775-8EC75C73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1</Pages>
  <Words>3444</Words>
  <Characters>18946</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22346</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AUTHIER-VALLANTIN Catherine ADJ ADM PAL 1CL AE</cp:lastModifiedBy>
  <cp:revision>8</cp:revision>
  <cp:lastPrinted>2019-03-13T16:36:00Z</cp:lastPrinted>
  <dcterms:created xsi:type="dcterms:W3CDTF">2024-04-11T09:23:00Z</dcterms:created>
  <dcterms:modified xsi:type="dcterms:W3CDTF">2025-11-07T11:28:00Z</dcterms:modified>
</cp:coreProperties>
</file>